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34C2FCEE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</w:t>
      </w:r>
      <w:ins w:id="0" w:author="立川　崇之" w:date="2025-09-18T11:06:00Z">
        <w:r w:rsidR="00967F64">
          <w:rPr>
            <w:rFonts w:ascii="ＭＳ ゴシック" w:eastAsia="ＭＳ ゴシック" w:hAnsi="ＭＳ ゴシック" w:hint="eastAsia"/>
            <w:sz w:val="24"/>
            <w:u w:val="single"/>
          </w:rPr>
          <w:t>：女性限定</w:t>
        </w:r>
      </w:ins>
      <w:r w:rsidR="00245B9F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208E9B13" w:rsidR="004A0912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</w:t>
      </w:r>
      <w:r w:rsidR="000261F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E89FE2C" w14:textId="77777777" w:rsidR="00B205C6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B205C6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1EE8B20E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0039548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0482CEF7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06B7F140" w14:textId="0C50E6CF" w:rsidR="00276691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389FCF48" w14:textId="4BF7DAB0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令和9年度（2027年）～令和12年度（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D54907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B17AB" w14:textId="77777777" w:rsidR="007C2340" w:rsidRDefault="007C2340" w:rsidP="00245B9F">
      <w:r>
        <w:separator/>
      </w:r>
    </w:p>
  </w:endnote>
  <w:endnote w:type="continuationSeparator" w:id="0">
    <w:p w14:paraId="7CCCDB80" w14:textId="77777777" w:rsidR="007C2340" w:rsidRDefault="007C2340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4E81" w14:textId="77777777" w:rsidR="007C2340" w:rsidRDefault="007C2340" w:rsidP="00245B9F">
      <w:r>
        <w:separator/>
      </w:r>
    </w:p>
  </w:footnote>
  <w:footnote w:type="continuationSeparator" w:id="0">
    <w:p w14:paraId="0BF26923" w14:textId="77777777" w:rsidR="007C2340" w:rsidRDefault="007C2340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6514546">
    <w:abstractNumId w:val="1"/>
  </w:num>
  <w:num w:numId="2" w16cid:durableId="994337875">
    <w:abstractNumId w:val="2"/>
  </w:num>
  <w:num w:numId="3" w16cid:durableId="9907893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立川　崇之">
    <w15:presenceInfo w15:providerId="AD" w15:userId="S::tatekawa.t@office.usp.ac.jp::998dc63f-75b3-44b3-89bc-8f1467bc43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61F5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55B00"/>
    <w:rsid w:val="00583BC3"/>
    <w:rsid w:val="006A493E"/>
    <w:rsid w:val="006B5021"/>
    <w:rsid w:val="006D084B"/>
    <w:rsid w:val="007419F7"/>
    <w:rsid w:val="007C2340"/>
    <w:rsid w:val="007F63AD"/>
    <w:rsid w:val="007F6A9B"/>
    <w:rsid w:val="008123B2"/>
    <w:rsid w:val="00855E41"/>
    <w:rsid w:val="00897E99"/>
    <w:rsid w:val="008E4D12"/>
    <w:rsid w:val="00967F64"/>
    <w:rsid w:val="009769EE"/>
    <w:rsid w:val="009B021B"/>
    <w:rsid w:val="009B445D"/>
    <w:rsid w:val="00A952ED"/>
    <w:rsid w:val="00AF27F7"/>
    <w:rsid w:val="00B205C6"/>
    <w:rsid w:val="00B24516"/>
    <w:rsid w:val="00C10FC2"/>
    <w:rsid w:val="00C97138"/>
    <w:rsid w:val="00D14A23"/>
    <w:rsid w:val="00D152AA"/>
    <w:rsid w:val="00D54907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  <w:style w:type="paragraph" w:styleId="ae">
    <w:name w:val="Revision"/>
    <w:hidden/>
    <w:uiPriority w:val="99"/>
    <w:semiHidden/>
    <w:rsid w:val="00967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2024-11-27T08:48:00Z</cp:lastPrinted>
  <dcterms:created xsi:type="dcterms:W3CDTF">2024-11-18T05:53:00Z</dcterms:created>
  <dcterms:modified xsi:type="dcterms:W3CDTF">2025-09-18T02:06:00Z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